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5CC7C" w14:textId="23A4C238" w:rsidR="00195470" w:rsidRPr="00880468" w:rsidRDefault="00195470" w:rsidP="00D055F9">
      <w:pPr>
        <w:jc w:val="center"/>
        <w:rPr>
          <w:rFonts w:ascii="Arial" w:hAnsi="Arial" w:cs="Arial"/>
          <w:b/>
          <w:bCs/>
          <w:color w:val="000000"/>
          <w:spacing w:val="1"/>
        </w:rPr>
      </w:pPr>
      <w:r w:rsidRPr="00880468">
        <w:rPr>
          <w:rFonts w:ascii="Arial" w:hAnsi="Arial" w:cs="Arial"/>
          <w:b/>
          <w:bCs/>
          <w:color w:val="000000"/>
          <w:spacing w:val="1"/>
        </w:rPr>
        <w:t xml:space="preserve">ANEXO </w:t>
      </w:r>
      <w:r w:rsidR="00741B9C">
        <w:rPr>
          <w:rFonts w:ascii="Arial" w:hAnsi="Arial" w:cs="Arial"/>
          <w:b/>
          <w:bCs/>
          <w:color w:val="000000"/>
          <w:spacing w:val="1"/>
        </w:rPr>
        <w:t xml:space="preserve">No. </w:t>
      </w:r>
      <w:r w:rsidRPr="00880468">
        <w:rPr>
          <w:rFonts w:ascii="Arial" w:hAnsi="Arial" w:cs="Arial"/>
          <w:b/>
          <w:bCs/>
          <w:color w:val="000000"/>
          <w:spacing w:val="1"/>
        </w:rPr>
        <w:t>11. OFRECIMIENTO DE FORMACIÓN Y EXPERIENCIA ADICIONAL DEL PERSONAL CLAVE EVALUABLE</w:t>
      </w:r>
    </w:p>
    <w:p w14:paraId="7551529A" w14:textId="6CF338C7" w:rsidR="00195470" w:rsidRPr="00880468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  <w:r w:rsidRPr="00880468">
        <w:rPr>
          <w:rFonts w:ascii="Arial" w:eastAsia="Times New Roman" w:hAnsi="Arial" w:cs="Arial"/>
          <w:color w:val="000000" w:themeColor="text1"/>
          <w:lang w:eastAsia="es-ES"/>
        </w:rPr>
        <w:t>Yo, ____________________________</w:t>
      </w:r>
      <w:r w:rsidR="00BF412B" w:rsidRPr="00880468">
        <w:rPr>
          <w:rFonts w:ascii="Arial" w:eastAsia="Times New Roman" w:hAnsi="Arial" w:cs="Arial"/>
          <w:color w:val="000000" w:themeColor="text1"/>
          <w:lang w:eastAsia="es-ES"/>
        </w:rPr>
        <w:t>_ identificado</w:t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 con c.c.  _____________________ actuando en representación de la empresa </w:t>
      </w:r>
      <w:r w:rsidRPr="00880468">
        <w:rPr>
          <w:rFonts w:ascii="Arial" w:eastAsia="Times New Roman" w:hAnsi="Arial" w:cs="Arial"/>
          <w:b/>
          <w:bCs/>
          <w:color w:val="000000" w:themeColor="text1"/>
          <w:lang w:eastAsia="es-ES"/>
        </w:rPr>
        <w:t>_________________________</w:t>
      </w:r>
      <w:r w:rsidR="00BF412B" w:rsidRPr="00880468">
        <w:rPr>
          <w:rFonts w:ascii="Arial" w:eastAsia="Times New Roman" w:hAnsi="Arial" w:cs="Arial"/>
          <w:b/>
          <w:bCs/>
          <w:color w:val="000000" w:themeColor="text1"/>
          <w:lang w:eastAsia="es-ES"/>
        </w:rPr>
        <w:t>_</w:t>
      </w:r>
      <w:r w:rsidR="00BF412B" w:rsidRPr="00880468">
        <w:rPr>
          <w:rFonts w:ascii="Arial" w:eastAsia="Times New Roman" w:hAnsi="Arial" w:cs="Arial"/>
          <w:color w:val="000000" w:themeColor="text1"/>
          <w:lang w:eastAsia="es-ES"/>
        </w:rPr>
        <w:t>, manifiesto</w:t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 que para el proceso de selección de Interventoría que tiene como objeto: “</w:t>
      </w:r>
      <w:r w:rsidRPr="00880468">
        <w:rPr>
          <w:rFonts w:ascii="Arial" w:hAnsi="Arial" w:cs="Arial"/>
          <w:i/>
          <w:iCs/>
          <w:highlight w:val="yellow"/>
          <w:lang w:val="es-MX"/>
        </w:rPr>
        <w:t>REALIZAR LA INTERVENTORÍA TÉCNICA, ADMINISTRATIVA, FINANCIERA, CONTABLE, SOCIAL, AMBIENTAL Y JURÍDICO PARA EL SIGUIENTE PROYECTO XXXXXX</w:t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”, ofrezco los siguientes criterios de formación y experiencia adicional a la mínima exigida, así: </w:t>
      </w:r>
    </w:p>
    <w:p w14:paraId="50742005" w14:textId="77777777" w:rsidR="00195470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2"/>
        <w:gridCol w:w="4220"/>
        <w:gridCol w:w="1257"/>
        <w:gridCol w:w="1899"/>
      </w:tblGrid>
      <w:tr w:rsidR="006D1433" w:rsidRPr="006D1433" w14:paraId="450E3163" w14:textId="77777777" w:rsidTr="58D4CD3A">
        <w:trPr>
          <w:trHeight w:val="216"/>
          <w:tblHeader/>
        </w:trPr>
        <w:tc>
          <w:tcPr>
            <w:tcW w:w="14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3F284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PERSONAL CLAVE</w:t>
            </w:r>
          </w:p>
        </w:tc>
        <w:tc>
          <w:tcPr>
            <w:tcW w:w="4220" w:type="dxa"/>
            <w:shd w:val="clear" w:color="auto" w:fill="D9D9D9" w:themeFill="background1" w:themeFillShade="D9"/>
            <w:vAlign w:val="center"/>
          </w:tcPr>
          <w:p w14:paraId="4D8B86EC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CRITERIOS DE FORMACIÓN Y EXPERIENCIA ESPECÍFICA ADICIONAL (*)</w:t>
            </w:r>
          </w:p>
        </w:tc>
        <w:tc>
          <w:tcPr>
            <w:tcW w:w="125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3E4D2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PUNTAJE</w:t>
            </w:r>
          </w:p>
        </w:tc>
        <w:tc>
          <w:tcPr>
            <w:tcW w:w="18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E4B5F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OFRECIMIENTO</w:t>
            </w:r>
          </w:p>
        </w:tc>
      </w:tr>
      <w:tr w:rsidR="006D1433" w:rsidRPr="006D1433" w14:paraId="31624D61" w14:textId="77777777" w:rsidTr="58D4CD3A">
        <w:trPr>
          <w:trHeight w:val="216"/>
          <w:tblHeader/>
        </w:trPr>
        <w:tc>
          <w:tcPr>
            <w:tcW w:w="1452" w:type="dxa"/>
            <w:vMerge w:val="restart"/>
            <w:shd w:val="clear" w:color="auto" w:fill="auto"/>
            <w:vAlign w:val="center"/>
          </w:tcPr>
          <w:p w14:paraId="4C896D72" w14:textId="236BD1A2" w:rsidR="006D1433" w:rsidRPr="006D1433" w:rsidRDefault="00287DC0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287DC0">
              <w:rPr>
                <w:rFonts w:ascii="Arial" w:hAnsi="Arial" w:cs="Arial"/>
                <w:sz w:val="20"/>
                <w:szCs w:val="20"/>
              </w:rPr>
              <w:t>Director de Interventoría</w:t>
            </w:r>
          </w:p>
        </w:tc>
        <w:tc>
          <w:tcPr>
            <w:tcW w:w="4220" w:type="dxa"/>
            <w:shd w:val="clear" w:color="auto" w:fill="auto"/>
            <w:vAlign w:val="center"/>
          </w:tcPr>
          <w:p w14:paraId="05196BD1" w14:textId="570259BE" w:rsidR="006D1433" w:rsidRPr="006D1433" w:rsidRDefault="00551A67" w:rsidP="58D4CD3A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8D4CD3A">
              <w:rPr>
                <w:rFonts w:ascii="Arial" w:hAnsi="Arial" w:cs="Arial"/>
                <w:sz w:val="20"/>
                <w:szCs w:val="20"/>
                <w:lang w:val="es-ES"/>
              </w:rPr>
              <w:t>Contar con una experiencia específica adicional a la mínima habilitante de un (1) año como interventor líder o gerente o coordinador de interventoría o supervisión en contratos o convenios de dotación de mobiliario</w:t>
            </w:r>
            <w:r w:rsidR="269F3D36" w:rsidRPr="58D4CD3A">
              <w:rPr>
                <w:rFonts w:ascii="Arial" w:hAnsi="Arial" w:cs="Arial"/>
                <w:sz w:val="20"/>
                <w:szCs w:val="20"/>
                <w:lang w:val="es-ES"/>
              </w:rPr>
              <w:t xml:space="preserve"> institucional.</w:t>
            </w:r>
            <w:r w:rsidRPr="58D4CD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9D4E4" w14:textId="676A27E5" w:rsidR="006D1433" w:rsidRPr="006D1433" w:rsidRDefault="00551A67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1899" w:type="dxa"/>
            <w:tcBorders>
              <w:right w:val="single" w:sz="4" w:space="0" w:color="auto"/>
            </w:tcBorders>
            <w:vAlign w:val="center"/>
          </w:tcPr>
          <w:p w14:paraId="1A790FDD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851EB">
              <w:rPr>
                <w:rFonts w:ascii="Arial" w:hAnsi="Arial" w:cs="Arial"/>
                <w:sz w:val="20"/>
                <w:szCs w:val="20"/>
              </w:rPr>
            </w:r>
            <w:r w:rsidR="00C851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851EB">
              <w:rPr>
                <w:rFonts w:ascii="Arial" w:hAnsi="Arial" w:cs="Arial"/>
                <w:sz w:val="20"/>
                <w:szCs w:val="20"/>
              </w:rPr>
            </w:r>
            <w:r w:rsidR="00C851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D1433" w:rsidRPr="006D1433" w14:paraId="59A89D7D" w14:textId="77777777" w:rsidTr="58D4CD3A">
        <w:trPr>
          <w:trHeight w:val="407"/>
        </w:trPr>
        <w:tc>
          <w:tcPr>
            <w:tcW w:w="1452" w:type="dxa"/>
            <w:vMerge/>
            <w:vAlign w:val="center"/>
          </w:tcPr>
          <w:p w14:paraId="233F4FA4" w14:textId="77777777" w:rsidR="006D1433" w:rsidRPr="006D1433" w:rsidRDefault="006D1433" w:rsidP="008C20DA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20" w:type="dxa"/>
            <w:vAlign w:val="center"/>
          </w:tcPr>
          <w:p w14:paraId="3A0F9386" w14:textId="6C2C0E20" w:rsidR="006D1433" w:rsidRPr="00551A67" w:rsidRDefault="00551A67" w:rsidP="01B74369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8D4CD3A">
              <w:rPr>
                <w:rFonts w:ascii="Arial" w:hAnsi="Arial" w:cs="Arial"/>
                <w:sz w:val="20"/>
                <w:szCs w:val="20"/>
                <w:lang w:val="es-ES"/>
              </w:rPr>
              <w:t>Contar con una experiencia específica adicional a la mínima habilitante de dos (2) años como interventor líder o gerente o coordinador de interventoría o supervisión en contratos o convenios de dotación de mobiliario</w:t>
            </w:r>
            <w:r w:rsidR="016F7910" w:rsidRPr="58D4CD3A">
              <w:rPr>
                <w:rFonts w:ascii="Arial" w:hAnsi="Arial" w:cs="Arial"/>
                <w:sz w:val="20"/>
                <w:szCs w:val="20"/>
                <w:lang w:val="es-ES"/>
              </w:rPr>
              <w:t xml:space="preserve"> institucional.</w:t>
            </w:r>
            <w:r w:rsidRPr="58D4CD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9B5406" w14:textId="67882DFE" w:rsidR="006D1433" w:rsidRPr="006D1433" w:rsidRDefault="00551A67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1899" w:type="dxa"/>
            <w:tcBorders>
              <w:right w:val="single" w:sz="4" w:space="0" w:color="auto"/>
            </w:tcBorders>
            <w:vAlign w:val="center"/>
          </w:tcPr>
          <w:p w14:paraId="1BF32394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851EB">
              <w:rPr>
                <w:rFonts w:ascii="Arial" w:hAnsi="Arial" w:cs="Arial"/>
                <w:sz w:val="20"/>
                <w:szCs w:val="20"/>
              </w:rPr>
            </w:r>
            <w:r w:rsidR="00C851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851EB">
              <w:rPr>
                <w:rFonts w:ascii="Arial" w:hAnsi="Arial" w:cs="Arial"/>
                <w:sz w:val="20"/>
                <w:szCs w:val="20"/>
              </w:rPr>
            </w:r>
            <w:r w:rsidR="00C851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D1433" w:rsidRPr="006D1433" w14:paraId="2EFB5D83" w14:textId="77777777" w:rsidTr="58D4CD3A">
        <w:trPr>
          <w:trHeight w:val="407"/>
        </w:trPr>
        <w:tc>
          <w:tcPr>
            <w:tcW w:w="1452" w:type="dxa"/>
            <w:vMerge/>
            <w:vAlign w:val="center"/>
          </w:tcPr>
          <w:p w14:paraId="34AEA225" w14:textId="77777777" w:rsidR="006D1433" w:rsidRPr="006D1433" w:rsidRDefault="006D1433" w:rsidP="008C20DA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4220" w:type="dxa"/>
            <w:vAlign w:val="center"/>
          </w:tcPr>
          <w:p w14:paraId="1ABD22A6" w14:textId="347160E4" w:rsidR="006D1433" w:rsidRPr="006D1433" w:rsidRDefault="00551A67" w:rsidP="01B74369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8D4CD3A">
              <w:rPr>
                <w:rFonts w:ascii="Arial" w:hAnsi="Arial" w:cs="Arial"/>
                <w:sz w:val="20"/>
                <w:szCs w:val="20"/>
                <w:lang w:val="es-ES"/>
              </w:rPr>
              <w:t>Contar con una experiencia específica adicional a la mínima habilitante de tres (3) años como interventor líder o gerente o coordinador de interventoría o supervisión en contratos o convenios de dotación de mobiliario</w:t>
            </w:r>
            <w:r w:rsidR="20011F2B" w:rsidRPr="58D4CD3A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234B13D1" w:rsidRPr="58D4CD3A">
              <w:rPr>
                <w:rFonts w:ascii="Arial" w:hAnsi="Arial" w:cs="Arial"/>
                <w:sz w:val="20"/>
                <w:szCs w:val="20"/>
                <w:lang w:val="es-ES"/>
              </w:rPr>
              <w:t>institucional</w:t>
            </w:r>
            <w:ins w:id="0" w:author="Imbett Vergara Andres Felipe" w:date="2023-09-11T16:17:00Z">
              <w:r w:rsidR="234B13D1" w:rsidRPr="58D4CD3A">
                <w:rPr>
                  <w:rFonts w:ascii="Arial" w:hAnsi="Arial" w:cs="Arial"/>
                  <w:sz w:val="20"/>
                  <w:szCs w:val="20"/>
                  <w:lang w:val="es-ES"/>
                </w:rPr>
                <w:t>.</w:t>
              </w:r>
            </w:ins>
          </w:p>
        </w:tc>
        <w:tc>
          <w:tcPr>
            <w:tcW w:w="12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E70767" w14:textId="1C52DCF1" w:rsidR="006D1433" w:rsidRPr="006D1433" w:rsidRDefault="00551A67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60</w:t>
            </w:r>
          </w:p>
        </w:tc>
        <w:tc>
          <w:tcPr>
            <w:tcW w:w="1899" w:type="dxa"/>
            <w:tcBorders>
              <w:right w:val="single" w:sz="4" w:space="0" w:color="auto"/>
            </w:tcBorders>
            <w:vAlign w:val="center"/>
          </w:tcPr>
          <w:p w14:paraId="0E13F71A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Si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851EB">
              <w:rPr>
                <w:rFonts w:ascii="Arial" w:hAnsi="Arial" w:cs="Arial"/>
                <w:sz w:val="20"/>
                <w:szCs w:val="20"/>
              </w:rPr>
            </w:r>
            <w:r w:rsidR="00C851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1433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Pr="006D143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43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851EB">
              <w:rPr>
                <w:rFonts w:ascii="Arial" w:hAnsi="Arial" w:cs="Arial"/>
                <w:sz w:val="20"/>
                <w:szCs w:val="20"/>
              </w:rPr>
            </w:r>
            <w:r w:rsidR="00C851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D143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D1433" w:rsidRPr="006D1433" w14:paraId="7C52593C" w14:textId="77777777" w:rsidTr="58D4CD3A">
        <w:trPr>
          <w:trHeight w:val="186"/>
        </w:trPr>
        <w:tc>
          <w:tcPr>
            <w:tcW w:w="567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F45D9" w14:textId="77777777" w:rsidR="006D1433" w:rsidRPr="006D1433" w:rsidRDefault="006D1433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proofErr w:type="gramStart"/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TOTAL</w:t>
            </w:r>
            <w:proofErr w:type="gramEnd"/>
            <w:r w:rsidRPr="006D1433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PUNTOS POSIBLES</w:t>
            </w:r>
          </w:p>
        </w:tc>
        <w:tc>
          <w:tcPr>
            <w:tcW w:w="315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2679F2D" w14:textId="599FF8FE" w:rsidR="006D1433" w:rsidRPr="006D1433" w:rsidRDefault="00551A67" w:rsidP="008C20DA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60</w:t>
            </w:r>
          </w:p>
        </w:tc>
      </w:tr>
    </w:tbl>
    <w:p w14:paraId="3A0CDA0A" w14:textId="77777777" w:rsidR="00195470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14:paraId="490741F2" w14:textId="77777777" w:rsidR="00195470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14:paraId="5680A6F4" w14:textId="77777777" w:rsidR="00195470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14:paraId="4BDAC68B" w14:textId="71B56215" w:rsidR="00195470" w:rsidRPr="00880468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De acuerdo con el ofrecimiento, en caso de resultar adjudicado del presente proceso, me comprometo a acreditar los requisitos de formación y experiencia adicional del personal marcados como </w:t>
      </w:r>
      <w:r w:rsidRPr="00880468">
        <w:rPr>
          <w:rFonts w:ascii="Arial" w:eastAsia="Times New Roman" w:hAnsi="Arial" w:cs="Arial"/>
          <w:b/>
          <w:bCs/>
          <w:color w:val="000000" w:themeColor="text1"/>
          <w:u w:val="single"/>
          <w:lang w:eastAsia="es-ES"/>
        </w:rPr>
        <w:t xml:space="preserve">Si  </w:t>
      </w:r>
      <w:r w:rsidRPr="00880468">
        <w:rPr>
          <w:rFonts w:ascii="Arial" w:eastAsia="Times New Roman" w:hAnsi="Arial" w:cs="Arial"/>
          <w:b/>
          <w:bCs/>
          <w:color w:val="000000" w:themeColor="text1"/>
          <w:lang w:eastAsia="es-ES"/>
        </w:rPr>
        <w:fldChar w:fldCharType="begin">
          <w:ffData>
            <w:name w:val="Casilla16"/>
            <w:enabled/>
            <w:calcOnExit w:val="0"/>
            <w:checkBox>
              <w:sizeAuto/>
              <w:default w:val="0"/>
            </w:checkBox>
          </w:ffData>
        </w:fldChar>
      </w:r>
      <w:r w:rsidRPr="00880468">
        <w:rPr>
          <w:rFonts w:ascii="Arial" w:eastAsia="Times New Roman" w:hAnsi="Arial" w:cs="Arial"/>
          <w:b/>
          <w:bCs/>
          <w:color w:val="000000" w:themeColor="text1"/>
          <w:lang w:eastAsia="es-ES"/>
        </w:rPr>
        <w:instrText xml:space="preserve"> FORMCHECKBOX </w:instrText>
      </w:r>
      <w:r w:rsidR="00C851EB">
        <w:rPr>
          <w:rFonts w:ascii="Arial" w:eastAsia="Times New Roman" w:hAnsi="Arial" w:cs="Arial"/>
          <w:b/>
          <w:bCs/>
          <w:color w:val="000000" w:themeColor="text1"/>
          <w:lang w:eastAsia="es-ES"/>
        </w:rPr>
      </w:r>
      <w:r w:rsidR="00C851EB">
        <w:rPr>
          <w:rFonts w:ascii="Arial" w:eastAsia="Times New Roman" w:hAnsi="Arial" w:cs="Arial"/>
          <w:b/>
          <w:bCs/>
          <w:color w:val="000000" w:themeColor="text1"/>
          <w:lang w:eastAsia="es-ES"/>
        </w:rPr>
        <w:fldChar w:fldCharType="separate"/>
      </w:r>
      <w:r w:rsidRPr="00880468">
        <w:rPr>
          <w:rFonts w:ascii="Arial" w:eastAsia="Times New Roman" w:hAnsi="Arial" w:cs="Arial"/>
          <w:b/>
          <w:bCs/>
          <w:color w:val="000000" w:themeColor="text1"/>
          <w:lang w:eastAsia="es-ES"/>
        </w:rPr>
        <w:fldChar w:fldCharType="end"/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 de la anterior tabla, lo que me hará acreedor de </w:t>
      </w:r>
      <w:r w:rsidRPr="00880468">
        <w:rPr>
          <w:rFonts w:ascii="Arial" w:eastAsia="Times New Roman" w:hAnsi="Arial" w:cs="Arial"/>
          <w:b/>
          <w:bCs/>
          <w:color w:val="000000" w:themeColor="text1"/>
          <w:lang w:eastAsia="es-ES"/>
        </w:rPr>
        <w:t>_________ PUNTOS</w:t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>.</w:t>
      </w:r>
    </w:p>
    <w:p w14:paraId="22FFB237" w14:textId="77777777" w:rsidR="00195470" w:rsidRPr="00880468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14:paraId="4664BB27" w14:textId="69F207A5" w:rsidR="00195470" w:rsidRPr="00880468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Así mismo, me comprometo a presentar al contratante todos los soportes requeridos en los Términos de Referencia relacionados con la formación y experiencia adicional del personal puntuable de trabajo dentro de los cinco (5) días hábiles siguientes al recibo de la solicitud por parte de la Entidad contratante y hasta </w:t>
      </w:r>
      <w:r w:rsidR="00BF412B" w:rsidRPr="00880468">
        <w:rPr>
          <w:rFonts w:ascii="Arial" w:eastAsia="Times New Roman" w:hAnsi="Arial" w:cs="Arial"/>
          <w:color w:val="000000" w:themeColor="text1"/>
          <w:lang w:eastAsia="es-ES"/>
        </w:rPr>
        <w:t>máximo los</w:t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 cinco (5) días posteriores a la firma del</w:t>
      </w:r>
      <w:r w:rsidRPr="00880468">
        <w:rPr>
          <w:rStyle w:val="normaltextrun"/>
          <w:rFonts w:ascii="Arial" w:eastAsiaTheme="majorEastAsia" w:hAnsi="Arial" w:cs="Arial"/>
          <w:color w:val="000000"/>
          <w:lang w:val="es-ES"/>
        </w:rPr>
        <w:t xml:space="preserve"> contrato</w:t>
      </w:r>
      <w:r w:rsidRPr="00880468">
        <w:rPr>
          <w:rFonts w:ascii="Arial" w:eastAsia="Times New Roman" w:hAnsi="Arial" w:cs="Arial"/>
          <w:color w:val="000000" w:themeColor="text1"/>
          <w:lang w:eastAsia="es-ES"/>
        </w:rPr>
        <w:t xml:space="preserve">, como requisito para la suscripción del acta de inicio. </w:t>
      </w:r>
    </w:p>
    <w:p w14:paraId="216C9279" w14:textId="77777777" w:rsidR="00195470" w:rsidRPr="00880468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14:paraId="5D3BF47C" w14:textId="77777777" w:rsidR="00195470" w:rsidRPr="00880468" w:rsidRDefault="00195470" w:rsidP="0019547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es-ES"/>
        </w:rPr>
      </w:pPr>
      <w:r w:rsidRPr="00880468">
        <w:rPr>
          <w:rFonts w:ascii="Arial" w:hAnsi="Arial" w:cs="Arial"/>
          <w:b/>
          <w:bCs/>
        </w:rPr>
        <w:t>CON LA SUSCRIPCIÓN Y PRESENTACIÓN DE ESTE DOCUMENTO, ME OBLIGO A LO AQUÍ MANIFESTADO, POR ELLO ME COMPROMETO A SUMINISTRAR LA INFORMACIÓN SOLICITADA EN ESTE FORMATO</w:t>
      </w:r>
    </w:p>
    <w:p w14:paraId="601F32A7" w14:textId="77777777" w:rsidR="00195470" w:rsidRPr="00880468" w:rsidRDefault="00195470" w:rsidP="0019547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ES"/>
        </w:rPr>
      </w:pPr>
    </w:p>
    <w:p w14:paraId="27E7294E" w14:textId="77777777" w:rsidR="00195470" w:rsidRPr="00880468" w:rsidRDefault="00195470" w:rsidP="00195470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s-ES"/>
        </w:rPr>
      </w:pPr>
    </w:p>
    <w:p w14:paraId="6BD175A0" w14:textId="7AEF5DFD" w:rsidR="00CB4C68" w:rsidRDefault="00195470">
      <w:r w:rsidRPr="00880468">
        <w:rPr>
          <w:rFonts w:ascii="Arial" w:eastAsia="Times New Roman" w:hAnsi="Arial" w:cs="Arial"/>
          <w:color w:val="000000" w:themeColor="text1"/>
          <w:lang w:eastAsia="es-ES"/>
        </w:rPr>
        <w:t>Para constancia se firma a los _________ días del mes ________del año 2023.</w:t>
      </w:r>
    </w:p>
    <w:sectPr w:rsidR="00CB4C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70"/>
    <w:rsid w:val="00195470"/>
    <w:rsid w:val="0025256C"/>
    <w:rsid w:val="00287DC0"/>
    <w:rsid w:val="00551A67"/>
    <w:rsid w:val="006D1433"/>
    <w:rsid w:val="00704ED8"/>
    <w:rsid w:val="00741B9C"/>
    <w:rsid w:val="00827227"/>
    <w:rsid w:val="00BF0D12"/>
    <w:rsid w:val="00BF412B"/>
    <w:rsid w:val="00C851EB"/>
    <w:rsid w:val="00CB4C68"/>
    <w:rsid w:val="00D055F9"/>
    <w:rsid w:val="00ED5298"/>
    <w:rsid w:val="00F472CB"/>
    <w:rsid w:val="016F7910"/>
    <w:rsid w:val="01B74369"/>
    <w:rsid w:val="20011F2B"/>
    <w:rsid w:val="234B13D1"/>
    <w:rsid w:val="269F3D36"/>
    <w:rsid w:val="2D0267EC"/>
    <w:rsid w:val="3E90045B"/>
    <w:rsid w:val="58D4CD3A"/>
    <w:rsid w:val="594D5CC7"/>
    <w:rsid w:val="76FD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F2BEC1"/>
  <w15:chartTrackingRefBased/>
  <w15:docId w15:val="{4A57A9D8-4A9D-4E9D-8477-B61D969E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4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textrun">
    <w:name w:val="normaltextrun"/>
    <w:basedOn w:val="Fuentedeprrafopredeter"/>
    <w:rsid w:val="00195470"/>
  </w:style>
  <w:style w:type="paragraph" w:styleId="Textodeglobo">
    <w:name w:val="Balloon Text"/>
    <w:basedOn w:val="Normal"/>
    <w:link w:val="TextodegloboCar"/>
    <w:uiPriority w:val="99"/>
    <w:semiHidden/>
    <w:unhideWhenUsed/>
    <w:rsid w:val="00C85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8CAB30-419F-4133-8ABE-7CC854314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25D5D-15ED-4274-A457-475A5D152C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512A5-DF89-491F-91BF-8FB109A7189E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Daniela Diaz Estrada</dc:creator>
  <cp:keywords/>
  <dc:description/>
  <cp:lastModifiedBy>GLORIA ISABEL RENTERIA A</cp:lastModifiedBy>
  <cp:revision>6</cp:revision>
  <dcterms:created xsi:type="dcterms:W3CDTF">2023-09-01T21:44:00Z</dcterms:created>
  <dcterms:modified xsi:type="dcterms:W3CDTF">2023-10-04T01:25:00Z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